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word/commentsExtended.xml" ContentType="application/vnd.openxmlformats-officedocument.wordprocessingml.commentsExtended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right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Zał. nr 5 do ZW 8/2020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right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Załącznik  nr …  do programu studiów </w:t>
      </w:r>
    </w:p>
    <w:tbl>
      <w:tblPr>
        <w:tblStyle w:val="Table1"/>
        <w:tblW w:w="9230.0" w:type="dxa"/>
        <w:jc w:val="left"/>
        <w:tblInd w:w="-10.0" w:type="dxa"/>
        <w:tblLayout w:type="fixed"/>
        <w:tblLook w:val="0000"/>
      </w:tblPr>
      <w:tblGrid>
        <w:gridCol w:w="9230"/>
        <w:tblGridChange w:id="0">
          <w:tblGrid>
            <w:gridCol w:w="9230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WYDZIAŁ W08 / STUDIUM……………… </w:t>
            </w:r>
          </w:p>
          <w:p w:rsidR="00000000" w:rsidDel="00000000" w:rsidP="00000000" w:rsidRDefault="00000000" w:rsidRPr="00000000" w14:paraId="00000004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KARTA PRZEDMIOTU</w:t>
            </w:r>
          </w:p>
          <w:p w:rsidR="00000000" w:rsidDel="00000000" w:rsidP="00000000" w:rsidRDefault="00000000" w:rsidRPr="00000000" w14:paraId="00000005">
            <w:pPr>
              <w:keepNext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Nazwa przedmiotu w języku polskim </w:t>
            </w:r>
            <w:r w:rsidDel="00000000" w:rsidR="00000000" w:rsidRPr="00000000">
              <w:rPr>
                <w:rtl w:val="0"/>
              </w:rPr>
              <w:t xml:space="preserve">Uczenie maszynowe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Nazwa przedmiotu w języku angielskim </w:t>
            </w:r>
            <w:r w:rsidDel="00000000" w:rsidR="00000000" w:rsidRPr="00000000">
              <w:rPr>
                <w:i w:val="1"/>
                <w:rtl w:val="0"/>
              </w:rPr>
              <w:t xml:space="preserve">Machine learning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Kierunek studiów (jeśli dotyczy): </w:t>
            </w:r>
            <w:r w:rsidDel="00000000" w:rsidR="00000000" w:rsidRPr="00000000">
              <w:rPr>
                <w:rtl w:val="0"/>
              </w:rPr>
              <w:t xml:space="preserve">Sztuczna inteligencja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08">
            <w:pPr>
              <w:keepNext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Specjalność (jeśli dotyczy):  ……………………..</w:t>
            </w:r>
          </w:p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Poziom i forma studiów:</w:t>
              <w:tab/>
            </w:r>
            <w:r w:rsidDel="00000000" w:rsidR="00000000" w:rsidRPr="00000000">
              <w:rPr>
                <w:rtl w:val="0"/>
              </w:rPr>
              <w:t xml:space="preserve">I</w:t>
            </w:r>
            <w:r w:rsidDel="00000000" w:rsidR="00000000" w:rsidRPr="00000000">
              <w:rPr>
                <w:color w:val="000000"/>
                <w:rtl w:val="0"/>
              </w:rPr>
              <w:t xml:space="preserve">I stopień, stacjonarna</w:t>
            </w:r>
          </w:p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highlight w:val="yellow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Rodzaj przedmiotu:</w:t>
              <w:tab/>
              <w:tab/>
            </w:r>
            <w:r w:rsidDel="00000000" w:rsidR="00000000" w:rsidRPr="00000000">
              <w:rPr>
                <w:color w:val="000000"/>
                <w:rtl w:val="0"/>
              </w:rPr>
              <w:t xml:space="preserve">obowiązkowy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highlight w:val="yellow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Kod przedmiotu</w:t>
              <w:tab/>
              <w:tab/>
              <w:t xml:space="preserve">…………….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Grupa kursów                      </w:t>
            </w:r>
            <w:r w:rsidDel="00000000" w:rsidR="00000000" w:rsidRPr="00000000">
              <w:rPr>
                <w:color w:val="000000"/>
                <w:rtl w:val="0"/>
              </w:rPr>
              <w:t xml:space="preserve">NIE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1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02"/>
        <w:gridCol w:w="1134"/>
        <w:gridCol w:w="1267"/>
        <w:gridCol w:w="1426"/>
        <w:gridCol w:w="1276"/>
        <w:gridCol w:w="1305"/>
        <w:tblGridChange w:id="0">
          <w:tblGrid>
            <w:gridCol w:w="2802"/>
            <w:gridCol w:w="1134"/>
            <w:gridCol w:w="1267"/>
            <w:gridCol w:w="1426"/>
            <w:gridCol w:w="1276"/>
            <w:gridCol w:w="1305"/>
          </w:tblGrid>
        </w:tblGridChange>
      </w:tblGrid>
      <w:tr>
        <w:trPr>
          <w:trHeight w:val="285" w:hRule="atLeast"/>
        </w:trPr>
        <w:tc>
          <w:tcPr/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Wykład</w:t>
            </w:r>
          </w:p>
        </w:tc>
        <w:tc>
          <w:tcPr/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Ćwiczenia</w:t>
            </w:r>
          </w:p>
        </w:tc>
        <w:tc>
          <w:tcPr/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Laboratorium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Projekt</w:t>
            </w:r>
          </w:p>
        </w:tc>
        <w:tc>
          <w:tcPr/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Seminarium</w:t>
            </w:r>
          </w:p>
        </w:tc>
      </w:tr>
      <w:tr>
        <w:tc>
          <w:tcPr/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Liczba godzin zajęć zorganizowanych w Uczelni (ZZU)</w:t>
            </w:r>
          </w:p>
        </w:tc>
        <w:tc>
          <w:tcPr/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30</w:t>
            </w:r>
          </w:p>
        </w:tc>
        <w:tc>
          <w:tcPr/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Liczba godzin całkowitego nakładu pracy studenta (CNPS)</w:t>
            </w:r>
          </w:p>
        </w:tc>
        <w:tc>
          <w:tcPr/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90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Forma zaliczenia</w:t>
            </w:r>
          </w:p>
        </w:tc>
        <w:tc>
          <w:tcPr/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Egzamin / </w:t>
            </w:r>
            <w:r w:rsidDel="00000000" w:rsidR="00000000" w:rsidRPr="00000000">
              <w:rPr>
                <w:strike w:val="1"/>
                <w:color w:val="000000"/>
                <w:sz w:val="20"/>
                <w:szCs w:val="20"/>
                <w:rtl w:val="0"/>
              </w:rPr>
              <w:t xml:space="preserve">zaliczenie na ocenę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*</w:t>
            </w:r>
          </w:p>
        </w:tc>
        <w:tc>
          <w:tcPr/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Egzamin / zaliczenie na ocenę* </w:t>
            </w:r>
          </w:p>
        </w:tc>
        <w:tc>
          <w:tcPr/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trike w:val="1"/>
                <w:color w:val="000000"/>
                <w:sz w:val="20"/>
                <w:szCs w:val="20"/>
                <w:rtl w:val="0"/>
              </w:rPr>
              <w:t xml:space="preserve">Egzamin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/ zaliczenie na ocenę*</w:t>
            </w:r>
          </w:p>
        </w:tc>
        <w:tc>
          <w:tcPr/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Egzamin / zaliczenie na ocenę*</w:t>
            </w:r>
          </w:p>
        </w:tc>
        <w:tc>
          <w:tcPr/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Egzamin / zaliczenie na ocenę*</w:t>
            </w:r>
          </w:p>
        </w:tc>
      </w:tr>
      <w:tr>
        <w:tc>
          <w:tcPr/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Dla grupy kursów zaznaczyć kurs końcowy (X)</w:t>
            </w:r>
          </w:p>
        </w:tc>
        <w:tc>
          <w:tcPr/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Liczba punktów ECTS</w:t>
            </w:r>
          </w:p>
        </w:tc>
        <w:tc>
          <w:tcPr/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w tym liczba punktów odpowiadająca zajęciom 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o charakterze praktycznym (P)</w:t>
            </w:r>
          </w:p>
        </w:tc>
        <w:tc>
          <w:tcPr/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righ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w tym liczba punktów ECTS odpowiadająca zajęciom wymagającym bezpośredniego udziału nauczycieli lub innych osób prowadzących zajęcia  (BU)</w:t>
            </w:r>
          </w:p>
        </w:tc>
        <w:tc>
          <w:tcPr/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1,8</w:t>
            </w:r>
          </w:p>
        </w:tc>
        <w:tc>
          <w:tcPr/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1,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2"/>
          <w:szCs w:val="12"/>
        </w:rPr>
      </w:pPr>
      <w:r w:rsidDel="00000000" w:rsidR="00000000" w:rsidRPr="00000000">
        <w:rPr>
          <w:color w:val="000000"/>
          <w:sz w:val="12"/>
          <w:szCs w:val="12"/>
          <w:rtl w:val="0"/>
        </w:rPr>
        <w:t xml:space="preserve">*niepotrzebne skreślić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230.0" w:type="dxa"/>
        <w:jc w:val="left"/>
        <w:tblInd w:w="-10.0" w:type="dxa"/>
        <w:tblLayout w:type="fixed"/>
        <w:tblLook w:val="0000"/>
      </w:tblPr>
      <w:tblGrid>
        <w:gridCol w:w="9230"/>
        <w:tblGridChange w:id="0">
          <w:tblGrid>
            <w:gridCol w:w="9230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60" w:line="240" w:lineRule="auto"/>
              <w:ind w:left="0" w:hanging="2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WYMAGANIA WSTĘPNE W ZAKRESIE WIEDZY, UMIEJĘTNOŚCI I KOMPETENCJI SPOŁECZNYCH</w:t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60"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spacing w:line="24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Umiejętność programowania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1"/>
              </w:numPr>
              <w:spacing w:line="24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Znajomość podstaw logiki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"/>
              </w:numPr>
              <w:spacing w:line="24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Podstawowa wiedza na temat sztucznej inteligencji</w:t>
            </w:r>
          </w:p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2"/>
          <w:szCs w:val="12"/>
        </w:rPr>
      </w:pPr>
      <w:r w:rsidDel="00000000" w:rsidR="00000000" w:rsidRPr="00000000">
        <w:rPr>
          <w:color w:val="000000"/>
          <w:sz w:val="12"/>
          <w:szCs w:val="12"/>
          <w:rtl w:val="0"/>
        </w:rPr>
        <w:t xml:space="preserve">\</w:t>
      </w:r>
    </w:p>
    <w:tbl>
      <w:tblPr>
        <w:tblStyle w:val="Table4"/>
        <w:tblW w:w="921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210"/>
        <w:tblGridChange w:id="0">
          <w:tblGrid>
            <w:gridCol w:w="9210"/>
          </w:tblGrid>
        </w:tblGridChange>
      </w:tblGrid>
      <w:tr>
        <w:tc>
          <w:tcPr/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CELE PRZEDMIOTU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18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Zapoznanie studentów z różnymi podejściami i zadaniami maszynowego uczenia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18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Umiejętność doboru metod do poszczególnych zadań praktycznych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18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Rozumienie roli jakości danych w maszynowym uczeniu oraz umiejętność przygotowywania odpowiednio danych</w:t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color w:val="000000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230.0" w:type="dxa"/>
        <w:jc w:val="left"/>
        <w:tblInd w:w="-10.0" w:type="dxa"/>
        <w:tblLayout w:type="fixed"/>
        <w:tblLook w:val="0000"/>
      </w:tblPr>
      <w:tblGrid>
        <w:gridCol w:w="9230"/>
        <w:tblGridChange w:id="0">
          <w:tblGrid>
            <w:gridCol w:w="9230"/>
          </w:tblGrid>
        </w:tblGridChange>
      </w:tblGrid>
      <w:tr>
        <w:trPr>
          <w:trHeight w:val="165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numPr>
                <w:ilvl w:val="3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60" w:line="240" w:lineRule="auto"/>
              <w:ind w:left="0" w:hanging="2"/>
              <w:jc w:val="center"/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PRZEDMIOTOWE EFEKTY UCZENIA SIĘ</w:t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19"/>
              </w:tabs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 zakresu wiedzy: </w:t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19"/>
              </w:tabs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KSI_W03: Ma rozszerzoną i pogłębioną wiedzę z zakresu metod maszynowego uczenia, obszarów zastosowań oraz odpowiednich środowisk implementacji,  wymagań odnośnie przygotowywania danych uczących do poszczególnych metod i zastosowań oraz odpowiednich procedur walidacji</w:t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19"/>
              </w:tabs>
              <w:spacing w:before="12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 zakresu umiejętności:</w:t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19"/>
              </w:tabs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KSI_U02: Potrafi formułować i testować hipotezy dotyczące prostych problemów badawczych</w:t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19"/>
              </w:tabs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KSI_U03: Potrafi sformułować problem do rozwiązania, zebrać i oczyścić dane, dobrać metodę oraz przeprowadzić eksperymenty a otrzymane wyniki poddać krytycznej analizie, dokonać ich interpretacji i prezentacji</w:t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19"/>
              </w:tabs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KSI_U04: Potrafi dokonać oceny rozwiązania w zakresie pozyskania danych, ich przetwarzania oraz analizy a także ekstrakcji wiedzy a także zaproponować jego ulepszenie.</w:t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19"/>
              </w:tabs>
              <w:spacing w:before="12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 zakresu kompetencji społecznych:</w:t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19"/>
              </w:tabs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KSI_K01: Jest gotów do krytycznej oceny odbieranych treści, ma świadomość znaczenia wiedzy w rozwiązywaniu problemów.</w:t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19"/>
              </w:tabs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0"/>
          <w:szCs w:val="20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0"/>
          <w:szCs w:val="20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0"/>
          <w:szCs w:val="20"/>
          <w:vertAlign w:val="superscript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230.0" w:type="dxa"/>
        <w:jc w:val="left"/>
        <w:tblInd w:w="-10.0" w:type="dxa"/>
        <w:tblLayout w:type="fixed"/>
        <w:tblLook w:val="0000"/>
      </w:tblPr>
      <w:tblGrid>
        <w:gridCol w:w="765"/>
        <w:gridCol w:w="6988"/>
        <w:gridCol w:w="1477"/>
        <w:tblGridChange w:id="0">
          <w:tblGrid>
            <w:gridCol w:w="765"/>
            <w:gridCol w:w="6988"/>
            <w:gridCol w:w="1477"/>
          </w:tblGrid>
        </w:tblGridChange>
      </w:tblGrid>
      <w:tr>
        <w:trPr>
          <w:trHeight w:val="336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60" w:line="240" w:lineRule="auto"/>
              <w:ind w:left="0" w:hanging="2"/>
              <w:jc w:val="center"/>
              <w:rPr>
                <w:color w:val="000000"/>
              </w:rPr>
            </w:pP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b w:val="1"/>
                <w:color w:val="000000"/>
                <w:rtl w:val="0"/>
              </w:rPr>
              <w:t xml:space="preserve">TREŚCI PROGRAMOWE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keepNext w:val="1"/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60" w:line="240" w:lineRule="auto"/>
              <w:ind w:left="0" w:hanging="2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Forma zajęć - wykład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keepNext w:val="1"/>
              <w:numPr>
                <w:ilvl w:val="4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60" w:line="240" w:lineRule="auto"/>
              <w:ind w:left="0" w:hanging="2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Liczba godzin </w:t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Wy1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Wprowadzenie do kursu: omówienie zakresu kursu i warunków zaliczenia. Tradycyjne programowanie vs maszynowe uczenie. Przypomnienie z zakresu  wnioskowania dedukcyjnego, abdukcyjnego, indukcyjnego.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Wy2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Podstawowe pojęcia, typy maszynowego uczenia. Uczenie nadzorowane – klasyfikacja. </w:t>
            </w:r>
            <w:sdt>
              <w:sdtPr>
                <w:tag w:val="goog_rdk_1"/>
              </w:sdtPr>
              <w:sdtContent>
                <w:commentRangeStart w:id="1"/>
              </w:sdtContent>
            </w:sdt>
            <w:sdt>
              <w:sdtPr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color w:val="000000"/>
                <w:rtl w:val="0"/>
              </w:rPr>
              <w:t xml:space="preserve">Podstawowe miary klasyfikacji.</w:t>
            </w:r>
            <w:commentRangeEnd w:id="1"/>
            <w:r w:rsidDel="00000000" w:rsidR="00000000" w:rsidRPr="00000000">
              <w:commentReference w:id="1"/>
            </w: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Wy3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sdt>
            <w:sdtPr>
              <w:tag w:val="goog_rdk_6"/>
            </w:sdtPr>
            <w:sdtContent>
              <w:p w:rsidR="00000000" w:rsidDel="00000000" w:rsidP="00000000" w:rsidRDefault="00000000" w:rsidRPr="00000000" w14:paraId="00000076">
                <w:pPr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pacing w:after="20" w:before="20" w:line="240" w:lineRule="auto"/>
                  <w:ind w:left="0" w:hanging="2"/>
                  <w:rPr>
                    <w:ins w:author="Tomasz Kajdanowicz" w:id="1" w:date="2020-06-24T12:47:30Z"/>
                    <w:strike w:val="1"/>
                    <w:color w:val="000000"/>
                    <w:rPrChange w:author="Tomasz Kajdanowicz" w:id="0" w:date="2020-06-24T12:45:54Z">
                      <w:rPr>
                        <w:color w:val="000000"/>
                      </w:rPr>
                    </w:rPrChange>
                  </w:rPr>
                </w:pPr>
                <w:sdt>
                  <w:sdtPr>
                    <w:tag w:val="goog_rdk_3"/>
                  </w:sdtPr>
                  <w:sdtContent>
                    <w:r w:rsidDel="00000000" w:rsidR="00000000" w:rsidRPr="00000000">
                      <w:rPr>
                        <w:strike w:val="1"/>
                        <w:color w:val="000000"/>
                        <w:rtl w:val="0"/>
                        <w:rPrChange w:author="Tomasz Kajdanowicz" w:id="0" w:date="2020-06-24T12:45:54Z">
                          <w:rPr>
                            <w:color w:val="000000"/>
                          </w:rPr>
                        </w:rPrChange>
                      </w:rPr>
                      <w:t xml:space="preserve">Rola danych procesie KDD, wstępne przetwarzanie danych.</w:t>
                    </w:r>
                  </w:sdtContent>
                </w:sdt>
                <w:sdt>
                  <w:sdtPr>
                    <w:tag w:val="goog_rdk_4"/>
                  </w:sdtPr>
                  <w:sdtContent>
                    <w:ins w:author="Tomasz Kajdanowicz" w:id="1" w:date="2020-06-24T12:47:30Z"/>
                    <w:sdt>
                      <w:sdtPr>
                        <w:tag w:val="goog_rdk_5"/>
                      </w:sdtPr>
                      <w:sdtContent>
                        <w:ins w:author="Tomasz Kajdanowicz" w:id="1" w:date="2020-06-24T12:47:30Z">
                          <w:r w:rsidDel="00000000" w:rsidR="00000000" w:rsidRPr="00000000">
                            <w:rPr>
                              <w:rtl w:val="0"/>
                            </w:rPr>
                          </w:r>
                        </w:ins>
                      </w:sdtContent>
                    </w:sdt>
                    <w:ins w:author="Tomasz Kajdanowicz" w:id="1" w:date="2020-06-24T12:47:30Z"/>
                  </w:sdtContent>
                </w:sdt>
              </w:p>
            </w:sdtContent>
          </w:sdt>
          <w:sdt>
            <w:sdtPr>
              <w:tag w:val="goog_rdk_10"/>
            </w:sdtPr>
            <w:sdtContent>
              <w:p w:rsidR="00000000" w:rsidDel="00000000" w:rsidP="00000000" w:rsidRDefault="00000000" w:rsidRPr="00000000" w14:paraId="00000077">
                <w:pPr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pacing w:after="20" w:before="20" w:line="240" w:lineRule="auto"/>
                  <w:ind w:left="0" w:hanging="2"/>
                  <w:rPr>
                    <w:strike w:val="1"/>
                    <w:color w:val="000000"/>
                    <w:rPrChange w:author="Tomasz Kajdanowicz" w:id="0" w:date="2020-06-24T12:45:54Z">
                      <w:rPr>
                        <w:color w:val="000000"/>
                      </w:rPr>
                    </w:rPrChange>
                  </w:rPr>
                </w:pPr>
                <w:sdt>
                  <w:sdtPr>
                    <w:tag w:val="goog_rdk_7"/>
                  </w:sdtPr>
                  <w:sdtContent>
                    <w:ins w:author="Tomasz Kajdanowicz" w:id="1" w:date="2020-06-24T12:47:30Z"/>
                    <w:sdt>
                      <w:sdtPr>
                        <w:tag w:val="goog_rdk_8"/>
                      </w:sdtPr>
                      <w:sdtContent>
                        <w:ins w:author="Tomasz Kajdanowicz" w:id="1" w:date="2020-06-24T12:47:30Z">
                          <w:r w:rsidDel="00000000" w:rsidR="00000000" w:rsidRPr="00000000">
                            <w:rPr>
                              <w:strike w:val="1"/>
                              <w:color w:val="000000"/>
                              <w:rtl w:val="0"/>
                              <w:rPrChange w:author="Tomasz Kajdanowicz" w:id="0" w:date="2020-06-24T12:45:54Z">
                                <w:rPr>
                                  <w:color w:val="000000"/>
                                </w:rPr>
                              </w:rPrChange>
                            </w:rPr>
                            <w:t xml:space="preserve">Metody ze wzmocnieniem: XGBoost, Light GBM, CatBoost</w:t>
                          </w:r>
                        </w:ins>
                      </w:sdtContent>
                    </w:sdt>
                    <w:ins w:author="Tomasz Kajdanowicz" w:id="1" w:date="2020-06-24T12:47:30Z"/>
                  </w:sdtContent>
                </w:sdt>
                <w:sdt>
                  <w:sdtPr>
                    <w:tag w:val="goog_rdk_9"/>
                  </w:sdtPr>
                  <w:sdtContent>
                    <w:r w:rsidDel="00000000" w:rsidR="00000000" w:rsidRPr="00000000">
                      <w:rPr>
                        <w:rtl w:val="0"/>
                      </w:rPr>
                    </w:r>
                  </w:sdtContent>
                </w:sdt>
              </w:p>
            </w:sdtContent>
          </w:sdt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Wy4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Metody redukcji wymiarowości danych.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Wy5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Metody indukcji reguł klasyfikujących i generowania drzew decyzyjnych.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Wy6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Support Vector Machine (SVM) i kernel.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Wy7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Zespoły klasyfikatorów, bagging, Boosting.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Wy8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Klasyfikacja danych niezrównoważonych.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Wy9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Klasyfikacja wieloetykietowa.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Wy10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Zachowanie prywatności w zadaniach data mining.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Wy11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Uczenie nienadzorowane – klasteryzacja.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Wy12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Generowanie hierarchii grup obiektów.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Wy13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Generowanie reguł związków w zadaniach Data Mining.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Wy14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rPr>
                <w:color w:val="000000"/>
              </w:rPr>
            </w:pPr>
            <w:sdt>
              <w:sdtPr>
                <w:tag w:val="goog_rdk_11"/>
              </w:sdtPr>
              <w:sdtContent>
                <w:commentRangeStart w:id="3"/>
              </w:sdtContent>
            </w:sdt>
            <w:sdt>
              <w:sdtPr>
                <w:tag w:val="goog_rdk_12"/>
              </w:sdtPr>
              <w:sdtContent>
                <w:commentRangeStart w:id="4"/>
              </w:sdtContent>
            </w:sdt>
            <w:sdt>
              <w:sdtPr>
                <w:tag w:val="goog_rdk_13"/>
              </w:sdtPr>
              <w:sdtContent>
                <w:commentRangeStart w:id="5"/>
              </w:sdtContent>
            </w:sdt>
            <w:r w:rsidDel="00000000" w:rsidR="00000000" w:rsidRPr="00000000">
              <w:rPr>
                <w:rtl w:val="0"/>
              </w:rPr>
              <w:t xml:space="preserve">Zbiory przybliżone i ich użyteczność w maszynowym uczeniu</w:t>
            </w:r>
            <w:commentRangeEnd w:id="3"/>
            <w:r w:rsidDel="00000000" w:rsidR="00000000" w:rsidRPr="00000000">
              <w:commentReference w:id="3"/>
            </w:r>
            <w:commentRangeEnd w:id="4"/>
            <w:r w:rsidDel="00000000" w:rsidR="00000000" w:rsidRPr="00000000">
              <w:commentReference w:id="4"/>
            </w:r>
            <w:commentRangeEnd w:id="5"/>
            <w:r w:rsidDel="00000000" w:rsidR="00000000" w:rsidRPr="00000000">
              <w:commentReference w:id="5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Wy15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Sieci granul (Granular Networks) jako alternatywna metoda dla metod skupionych na atrybutach.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Suma godzin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30</w:t>
            </w:r>
          </w:p>
        </w:tc>
      </w:tr>
    </w:tbl>
    <w:p w:rsidR="00000000" w:rsidDel="00000000" w:rsidP="00000000" w:rsidRDefault="00000000" w:rsidRPr="00000000" w14:paraId="000000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21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17"/>
        <w:gridCol w:w="6946"/>
        <w:gridCol w:w="1447"/>
        <w:tblGridChange w:id="0">
          <w:tblGrid>
            <w:gridCol w:w="817"/>
            <w:gridCol w:w="6946"/>
            <w:gridCol w:w="1447"/>
          </w:tblGrid>
        </w:tblGridChange>
      </w:tblGrid>
      <w:tr>
        <w:tc>
          <w:tcPr>
            <w:gridSpan w:val="2"/>
          </w:tcPr>
          <w:p w:rsidR="00000000" w:rsidDel="00000000" w:rsidP="00000000" w:rsidRDefault="00000000" w:rsidRPr="00000000" w14:paraId="000000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Forma zajęć - ćwiczenia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Liczba godzin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Ćw1</w:t>
            </w:r>
          </w:p>
        </w:tc>
        <w:tc>
          <w:tcPr/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Ćw2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Ćw3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Ćw4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..</w:t>
            </w:r>
          </w:p>
        </w:tc>
        <w:tc>
          <w:tcPr/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Suma godzin</w:t>
            </w:r>
          </w:p>
        </w:tc>
        <w:tc>
          <w:tcPr/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21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17"/>
        <w:gridCol w:w="6946"/>
        <w:gridCol w:w="1447"/>
        <w:tblGridChange w:id="0">
          <w:tblGrid>
            <w:gridCol w:w="817"/>
            <w:gridCol w:w="6946"/>
            <w:gridCol w:w="1447"/>
          </w:tblGrid>
        </w:tblGridChange>
      </w:tblGrid>
      <w:tr>
        <w:tc>
          <w:tcPr>
            <w:gridSpan w:val="2"/>
          </w:tcPr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Forma zajęć -</w:t>
            </w:r>
            <w:sdt>
              <w:sdtPr>
                <w:tag w:val="goog_rdk_14"/>
              </w:sdtPr>
              <w:sdtContent>
                <w:commentRangeStart w:id="6"/>
              </w:sdtContent>
            </w:sdt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laboratorium</w:t>
            </w:r>
            <w:commentRangeEnd w:id="6"/>
            <w:r w:rsidDel="00000000" w:rsidR="00000000" w:rsidRPr="00000000">
              <w:commentReference w:id="6"/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Liczba godzin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La1</w:t>
            </w:r>
          </w:p>
        </w:tc>
        <w:tc>
          <w:tcPr/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2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Wprowadzenie do zajęć, omówienie celu i zakresu kursu, warunków zaliczenia.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</w:t>
            </w:r>
          </w:p>
        </w:tc>
      </w:tr>
      <w:tr>
        <w:tc>
          <w:tcPr/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La2</w:t>
            </w:r>
          </w:p>
        </w:tc>
        <w:tc>
          <w:tcPr/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Zapoznanie się studentów z jednym z dostępnych środowisk, np.  Weka, na przykładzie dostosowanym do poziomu wstępnej wiedzy studentów.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c>
          <w:tcPr/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La3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Zapoznanie się z kolejnym wybranym środowiskiem, np. R, na przykładzie dostosowanym do poziomu wstępnej wiedzy studentów.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</w:t>
            </w:r>
          </w:p>
        </w:tc>
      </w:tr>
      <w:tr>
        <w:tc>
          <w:tcPr/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La4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Ćwiczenie 1: porównanie wybranych metod klasyfikacji na wybranych zbiorach danych o różnej charakterystyce. Implementacja wybranych metod.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</w:t>
            </w:r>
          </w:p>
        </w:tc>
      </w:tr>
      <w:tr>
        <w:tc>
          <w:tcPr/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La5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Ćw. 1., kontynuacja: badania porównawcze metod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</w:t>
            </w:r>
          </w:p>
        </w:tc>
      </w:tr>
      <w:tr>
        <w:tc>
          <w:tcPr/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La6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Ćw. 1., oddawanie ćwiczenia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</w:t>
            </w:r>
          </w:p>
        </w:tc>
      </w:tr>
      <w:tr>
        <w:tc>
          <w:tcPr/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La7</w:t>
            </w:r>
          </w:p>
        </w:tc>
        <w:tc>
          <w:tcPr/>
          <w:p w:rsidR="00000000" w:rsidDel="00000000" w:rsidP="00000000" w:rsidRDefault="00000000" w:rsidRPr="00000000" w14:paraId="000000CF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Ćwiczenie 2: Eksperymentalna weryfikacja wpływu selekcji atrybutów na jakość klasyfikacji, na przykładzie co najmniej dwóch wybranych modeli klasyfikujących, dwóch zbiorów danych o różnych charakterystykach oraz zastosowaniu metody typu filter i wrapper.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</w:t>
            </w:r>
          </w:p>
        </w:tc>
      </w:tr>
      <w:tr>
        <w:tc>
          <w:tcPr/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La8</w:t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Ćw. 2., kontynuacja: prowadzenie badań porównawczych, analiza wyników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</w:t>
            </w:r>
          </w:p>
        </w:tc>
      </w:tr>
      <w:tr>
        <w:tc>
          <w:tcPr/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La9</w:t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Ćw. 2., oddawanie ćwiczenia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</w:t>
            </w:r>
          </w:p>
        </w:tc>
      </w:tr>
      <w:tr>
        <w:tc>
          <w:tcPr/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La10</w:t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Ćwiczenie 3: Zespoły klasyfikatorów – zespoły heterogeniczne i homogeniczne, podejście bagging i boosting. Eksperymenty dla co najmniej dwóch zbirów danych o różnych charakterystykach.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</w:t>
            </w:r>
          </w:p>
        </w:tc>
      </w:tr>
      <w:tr>
        <w:tc>
          <w:tcPr/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La11</w:t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Ćw. 3., kontynuacja: dokończenie implementacji, badania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</w:t>
            </w:r>
          </w:p>
        </w:tc>
      </w:tr>
      <w:tr>
        <w:tc>
          <w:tcPr/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La12</w:t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Ćw. 3., oddawanie ćwiczenia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</w:t>
            </w:r>
          </w:p>
        </w:tc>
      </w:tr>
      <w:tr>
        <w:tc>
          <w:tcPr/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La13</w:t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Ćwiczenie 4: Generowanie reguł związków, lub ustalone w grupie studenckiej jako inne, ciekawe z punktu widzenia praktycznego ćwiczenie.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</w:t>
            </w:r>
          </w:p>
        </w:tc>
      </w:tr>
      <w:tr>
        <w:tc>
          <w:tcPr/>
          <w:p w:rsidR="00000000" w:rsidDel="00000000" w:rsidP="00000000" w:rsidRDefault="00000000" w:rsidRPr="00000000" w14:paraId="000000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La14</w:t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Ćw. 4., oddawanie ćwiczenia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</w:t>
            </w:r>
          </w:p>
        </w:tc>
      </w:tr>
      <w:tr>
        <w:tc>
          <w:tcPr/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La15</w:t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Podsumowanie zajęć, oddawanie zaległych ćwiczeń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</w:t>
            </w:r>
          </w:p>
        </w:tc>
      </w:tr>
      <w:tr>
        <w:tc>
          <w:tcPr/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Suma godzin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30</w:t>
            </w:r>
          </w:p>
        </w:tc>
      </w:tr>
    </w:tbl>
    <w:p w:rsidR="00000000" w:rsidDel="00000000" w:rsidP="00000000" w:rsidRDefault="00000000" w:rsidRPr="00000000" w14:paraId="000000E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230.0" w:type="dxa"/>
        <w:jc w:val="left"/>
        <w:tblInd w:w="-10.0" w:type="dxa"/>
        <w:tblLayout w:type="fixed"/>
        <w:tblLook w:val="0000"/>
      </w:tblPr>
      <w:tblGrid>
        <w:gridCol w:w="765"/>
        <w:gridCol w:w="6988"/>
        <w:gridCol w:w="1477"/>
        <w:tblGridChange w:id="0">
          <w:tblGrid>
            <w:gridCol w:w="765"/>
            <w:gridCol w:w="6988"/>
            <w:gridCol w:w="1477"/>
          </w:tblGrid>
        </w:tblGridChange>
      </w:tblGrid>
      <w:tr>
        <w:trPr>
          <w:trHeight w:val="20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E">
            <w:pPr>
              <w:keepNext w:val="1"/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60" w:line="240" w:lineRule="auto"/>
              <w:ind w:left="0" w:hanging="2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Forma zajęć - projekt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0">
            <w:pPr>
              <w:keepNext w:val="1"/>
              <w:numPr>
                <w:ilvl w:val="4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60" w:line="240" w:lineRule="auto"/>
              <w:ind w:left="0" w:hanging="2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Liczba godzin</w:t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…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Suma godzin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2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21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17"/>
        <w:gridCol w:w="6946"/>
        <w:gridCol w:w="1447"/>
        <w:tblGridChange w:id="0">
          <w:tblGrid>
            <w:gridCol w:w="817"/>
            <w:gridCol w:w="6946"/>
            <w:gridCol w:w="1447"/>
          </w:tblGrid>
        </w:tblGridChange>
      </w:tblGrid>
      <w:tr>
        <w:tc>
          <w:tcPr>
            <w:gridSpan w:val="2"/>
          </w:tcPr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Forma zajęć - seminarium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Liczba godzin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Se1</w:t>
            </w:r>
          </w:p>
        </w:tc>
        <w:tc>
          <w:tcPr/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Se2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Se3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…</w:t>
            </w:r>
          </w:p>
        </w:tc>
        <w:tc>
          <w:tcPr/>
          <w:p w:rsidR="00000000" w:rsidDel="00000000" w:rsidP="00000000" w:rsidRDefault="00000000" w:rsidRPr="00000000" w14:paraId="000001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Suma godzin</w:t>
            </w:r>
          </w:p>
        </w:tc>
        <w:tc>
          <w:tcPr/>
          <w:p w:rsidR="00000000" w:rsidDel="00000000" w:rsidP="00000000" w:rsidRDefault="00000000" w:rsidRPr="00000000" w14:paraId="000001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230.0" w:type="dxa"/>
        <w:jc w:val="left"/>
        <w:tblInd w:w="-10.0" w:type="dxa"/>
        <w:tblLayout w:type="fixed"/>
        <w:tblLook w:val="0000"/>
      </w:tblPr>
      <w:tblGrid>
        <w:gridCol w:w="9230"/>
        <w:tblGridChange w:id="0">
          <w:tblGrid>
            <w:gridCol w:w="9230"/>
          </w:tblGrid>
        </w:tblGridChange>
      </w:tblGrid>
      <w:tr>
        <w:trPr>
          <w:trHeight w:val="157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8">
            <w:pPr>
              <w:keepNext w:val="1"/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" w:before="60" w:line="240" w:lineRule="auto"/>
              <w:ind w:left="0" w:hanging="2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 STOSOWANE NARZĘDZIA DYDAKTYCZNE</w:t>
            </w:r>
          </w:p>
        </w:tc>
      </w:tr>
      <w:tr>
        <w:trPr>
          <w:trHeight w:val="567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  <w:t xml:space="preserve">N1. Prezentacje przekazywanej wiedzy z wykorzystaniem projektora</w:t>
            </w:r>
          </w:p>
          <w:p w:rsidR="00000000" w:rsidDel="00000000" w:rsidP="00000000" w:rsidRDefault="00000000" w:rsidRPr="00000000" w14:paraId="0000011A">
            <w:pPr>
              <w:spacing w:line="240" w:lineRule="auto"/>
              <w:ind w:left="2" w:hanging="2"/>
              <w:rPr/>
            </w:pPr>
            <w:r w:rsidDel="00000000" w:rsidR="00000000" w:rsidRPr="00000000">
              <w:rPr>
                <w:rtl w:val="0"/>
              </w:rPr>
              <w:t xml:space="preserve">N2. Środki audiowizualne w przekazywaniu materiałów  demonstracyjnych</w:t>
            </w:r>
          </w:p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2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N3. Wyszukiwanie i studiowanie literatury naukowej w zasobach Biblioteki PWR w celu przygotowania się do zajęć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OCENA OSIĄGNIĘCIA PRZEDMIOTOWYCH EFEKTÓW UCZENIA SIĘ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18"/>
        <w:gridCol w:w="2126"/>
        <w:gridCol w:w="4642"/>
        <w:tblGridChange w:id="0">
          <w:tblGrid>
            <w:gridCol w:w="2518"/>
            <w:gridCol w:w="2126"/>
            <w:gridCol w:w="4642"/>
          </w:tblGrid>
        </w:tblGridChange>
      </w:tblGrid>
      <w:tr>
        <w:tc>
          <w:tcPr/>
          <w:p w:rsidR="00000000" w:rsidDel="00000000" w:rsidP="00000000" w:rsidRDefault="00000000" w:rsidRPr="00000000" w14:paraId="000001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Oceny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rtl w:val="0"/>
              </w:rPr>
              <w:t xml:space="preserve">(F – formująca (w trakcie semestru), P – podsumowująca (na koniec semestru)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Numer efektu uczenia się</w:t>
            </w:r>
          </w:p>
        </w:tc>
        <w:tc>
          <w:tcPr/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Sposób oceny osiągnięcia efektu uczenia się</w:t>
            </w:r>
          </w:p>
        </w:tc>
      </w:tr>
      <w:tr>
        <w:tc>
          <w:tcPr/>
          <w:p w:rsidR="00000000" w:rsidDel="00000000" w:rsidP="00000000" w:rsidRDefault="00000000" w:rsidRPr="00000000" w14:paraId="000001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F1</w:t>
            </w:r>
          </w:p>
        </w:tc>
        <w:tc>
          <w:tcPr/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KSI_W03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Punkty otrzymane za aktywność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podczas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wykładów: maks. 10% punktów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możliwych do uzyskania za egzamin;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unkty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uzyskane 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na egzaminie w formie testu.</w:t>
            </w:r>
          </w:p>
        </w:tc>
      </w:tr>
      <w:tr>
        <w:tc>
          <w:tcPr/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F2</w:t>
            </w:r>
          </w:p>
        </w:tc>
        <w:tc>
          <w:tcPr/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KSI_U02, KSI_U03, KSI_U04, KSI_K01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Ocena za wykonanie ćwiczeń na laboratoriach.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Każde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ćwiczenie ma określona liczbę punktów. Końcowa ocena zależy od liczby zdobytych punktów: 51% - 60%: ocena 3,0; 61%-70%: 3,5; 71%-80%: 4,0; 81%-90%: 4,5; od 91% ocena 5,0.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Ocena celująca, wg oceny prowadzącego za uzyskanie co najmniej oceny 5,0 oraz ponad obowiązkowe elementy w realizacji dowolnego ćwiczenia.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</w:tcPr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P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Do punktów za egzamin, pod warunkiem uzyskania minimum 51% punktów na egzaminie, dodawane są punkty za aktywność. Licząc maksymalną możliwą liczbę punktów za test  jako 100%, ocena jest wg schematu: 51% - 60%: ocena 3,0; 61%-70%: 3,5; 71%-80%: 4,0; 81%-90%: 4,5; od 91% ocena 5,0.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230.0" w:type="dxa"/>
        <w:jc w:val="left"/>
        <w:tblInd w:w="-10.0" w:type="dxa"/>
        <w:tblLayout w:type="fixed"/>
        <w:tblLook w:val="0000"/>
      </w:tblPr>
      <w:tblGrid>
        <w:gridCol w:w="9230"/>
        <w:tblGridChange w:id="0">
          <w:tblGrid>
            <w:gridCol w:w="9230"/>
          </w:tblGrid>
        </w:tblGridChange>
      </w:tblGrid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40" w:before="6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LITERATURA PODSTAWOWA I UZUPEŁNIAJĄCA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14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line="240" w:lineRule="auto"/>
              <w:ind w:left="0" w:hanging="2"/>
              <w:rPr>
                <w:color w:val="00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line="240" w:lineRule="auto"/>
              <w:ind w:left="0" w:hanging="2"/>
              <w:rPr>
                <w:color w:val="000000"/>
                <w:u w:val="single"/>
              </w:rPr>
            </w:pPr>
            <w:r w:rsidDel="00000000" w:rsidR="00000000" w:rsidRPr="00000000">
              <w:rPr>
                <w:b w:val="1"/>
                <w:smallCaps w:val="1"/>
                <w:color w:val="000000"/>
                <w:u w:val="single"/>
                <w:rtl w:val="0"/>
              </w:rPr>
              <w:t xml:space="preserve">LITERATURA PODSTAWOWA: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57" w:hanging="357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Understanding Machine Learning: From Theory to Algorithms. Shai Shalev-Shwartz and Shai Ben-David, Published 2014 by Cambridge University Press.</w:t>
            </w:r>
          </w:p>
          <w:p w:rsidR="00000000" w:rsidDel="00000000" w:rsidP="00000000" w:rsidRDefault="00000000" w:rsidRPr="00000000" w14:paraId="0000013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57" w:hanging="357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Introduction to Machine Learning. Second Edition, Ethem Alpaydın. The MIT Press, Cambridge, Massachusetts, London, England</w:t>
            </w:r>
          </w:p>
          <w:p w:rsidR="00000000" w:rsidDel="00000000" w:rsidP="00000000" w:rsidRDefault="00000000" w:rsidRPr="00000000" w14:paraId="0000013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57" w:hanging="357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Machine Learning, Tom M. Mitchell. McGraw-Hill Science/Engineering/Math.</w:t>
            </w:r>
          </w:p>
          <w:p w:rsidR="00000000" w:rsidDel="00000000" w:rsidP="00000000" w:rsidRDefault="00000000" w:rsidRPr="00000000" w14:paraId="000001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line="240" w:lineRule="auto"/>
              <w:ind w:left="0" w:hanging="2"/>
              <w:rPr>
                <w:color w:val="000000"/>
                <w:u w:val="single"/>
              </w:rPr>
            </w:pPr>
            <w:r w:rsidDel="00000000" w:rsidR="00000000" w:rsidRPr="00000000">
              <w:rPr>
                <w:b w:val="1"/>
                <w:smallCaps w:val="1"/>
                <w:color w:val="000000"/>
                <w:u w:val="single"/>
                <w:rtl w:val="0"/>
              </w:rPr>
              <w:t xml:space="preserve">LITERATURA UZUPEŁNIAJĄCA: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pStyle w:val="Heading1"/>
              <w:numPr>
                <w:ilvl w:val="0"/>
                <w:numId w:val="3"/>
              </w:numPr>
              <w:ind w:left="151" w:hanging="151"/>
              <w:rPr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Systemy uczace sie. Rozpoznawanie wzorców, analiza skupien i redukcja wymiarowosci. Mirosław Krzysko Waldemar Wołynski Tomasz Górecki Michał Skorzybut</w:t>
            </w:r>
          </w:p>
          <w:p w:rsidR="00000000" w:rsidDel="00000000" w:rsidP="00000000" w:rsidRDefault="00000000" w:rsidRPr="00000000" w14:paraId="00000137">
            <w:pPr>
              <w:pStyle w:val="Heading1"/>
              <w:numPr>
                <w:ilvl w:val="0"/>
                <w:numId w:val="3"/>
              </w:numPr>
              <w:ind w:left="151" w:hanging="151"/>
              <w:rPr>
                <w:b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A Tutorial on Multi-Label Learning. Article in ACM Computing Surveys · April 2015. Eva Gibaja, Sebastian Ventura</w:t>
            </w:r>
          </w:p>
          <w:p w:rsidR="00000000" w:rsidDel="00000000" w:rsidP="00000000" w:rsidRDefault="00000000" w:rsidRPr="00000000" w14:paraId="00000138">
            <w:pPr>
              <w:pStyle w:val="Heading1"/>
              <w:numPr>
                <w:ilvl w:val="0"/>
                <w:numId w:val="3"/>
              </w:numPr>
              <w:ind w:left="151" w:hanging="151"/>
              <w:rPr>
                <w:b w:val="0"/>
                <w:color w:val="000000"/>
              </w:rPr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Principles of Data Science, Sinan Ozdemir, Sunil Kakade and Marco Tibaldeschi, www.packt.com Second Edition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OPIEKUN PRZEDMIOTU (IMIĘ, NAZWISKO, ADRES E-MAIL)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Halina Kwaśnicka   </w:t>
            </w:r>
            <w:hyperlink r:id="rId9">
              <w:r w:rsidDel="00000000" w:rsidR="00000000" w:rsidRPr="00000000">
                <w:rPr>
                  <w:color w:val="0000ff"/>
                  <w:u w:val="single"/>
                  <w:vertAlign w:val="baseline"/>
                  <w:rtl w:val="0"/>
                </w:rPr>
                <w:t xml:space="preserve">halina.kwasnicka@pwr.edu.pl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13C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sectPr>
      <w:footerReference r:id="rId10" w:type="default"/>
      <w:pgSz w:h="16838" w:w="11906"/>
      <w:pgMar w:bottom="1418" w:top="1418" w:left="1418" w:right="1418" w:header="708" w:footer="709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Tomasz Kajdanowicz" w:id="0" w:date="2020-06-24T11:06:18Z"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brak wątku lasów losowych</w:t>
      </w:r>
    </w:p>
  </w:comment>
  <w:comment w:author="przemek kazienko" w:id="6" w:date="2020-06-24T12:58:28Z"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Warto by było, aby całość była realizowana na 1-2 tych samych zbiorach danych o złożonej charakterystyce, zaś na końcu porównanie efektów różnych podejść, np. nadzorowane binarne vs. wieloklasowe vs nienadzorowane vs. ze wzmocnieniem</w:t>
      </w:r>
    </w:p>
  </w:comment>
  <w:comment w:author="przemek kazienko" w:id="1" w:date="2020-06-22T13:05:12Z"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Wydaje mi się, że kwestia miar i ocen jest na tyle ważna, że potrzebny do tego jest osobny wykład dotyczący także miar dla regresji, własności różnych miar itd. Wtedy to także raczej później niż na początkowym wykładzie...</w:t>
      </w:r>
    </w:p>
  </w:comment>
  <w:comment w:author="Halina Kwasnicka" w:id="2" w:date="2020-06-24T11:58:47Z"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Jest to gdzieś indziej, czy dodać to tutaj?</w:t>
      </w:r>
    </w:p>
  </w:comment>
  <w:comment w:author="przemek kazienko" w:id="3" w:date="2020-06-22T13:02:06Z"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Jest do tego osobny przedmiot na 3. semestrze. W praktyce jest to jednak rzadko stosowane... Może zamiast tego dać "Metody wyjaśnialności sztucznej inteligencji" XAI, która jest teraz ważniejsza</w:t>
      </w:r>
    </w:p>
  </w:comment>
  <w:comment w:author="Halina Kwasnicka" w:id="4" w:date="2020-06-24T11:59:38Z"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Mogę to rozważyć, jeśli tak uważacie</w:t>
      </w:r>
    </w:p>
  </w:comment>
  <w:comment w:author="Halina Kwasnicka" w:id="5" w:date="2020-06-24T12:09:01Z"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Ale nie widziałam, aby to gdzieś było, a jest to ściśle powiązane z Granular Computing - np. inny paradygmat do generowania drzew decyzyjnych.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13E" w15:done="0"/>
  <w15:commentEx w15:paraId="0000013F" w15:done="0"/>
  <w15:commentEx w15:paraId="00000140" w15:done="0"/>
  <w15:commentEx w15:paraId="00000141" w15:paraIdParent="00000140" w15:done="0"/>
  <w15:commentEx w15:paraId="00000142" w15:done="0"/>
  <w15:commentEx w15:paraId="00000143" w15:paraIdParent="00000142" w15:done="0"/>
  <w15:commentEx w15:paraId="00000144" w15:paraIdParent="00000142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decimal"/>
      <w:lvlText w:val="C%1."/>
      <w:lvlJc w:val="left"/>
      <w:pPr>
        <w:ind w:left="718" w:hanging="360"/>
      </w:pPr>
      <w:rPr/>
    </w:lvl>
    <w:lvl w:ilvl="1">
      <w:start w:val="1"/>
      <w:numFmt w:val="lowerLetter"/>
      <w:lvlText w:val="%2."/>
      <w:lvlJc w:val="left"/>
      <w:pPr>
        <w:ind w:left="1438" w:hanging="360"/>
      </w:pPr>
      <w:rPr/>
    </w:lvl>
    <w:lvl w:ilvl="2">
      <w:start w:val="1"/>
      <w:numFmt w:val="lowerRoman"/>
      <w:lvlText w:val="%3."/>
      <w:lvlJc w:val="right"/>
      <w:pPr>
        <w:ind w:left="2158" w:hanging="180"/>
      </w:pPr>
      <w:rPr/>
    </w:lvl>
    <w:lvl w:ilvl="3">
      <w:start w:val="1"/>
      <w:numFmt w:val="decimal"/>
      <w:lvlText w:val="%4."/>
      <w:lvlJc w:val="left"/>
      <w:pPr>
        <w:ind w:left="2878" w:hanging="360"/>
      </w:pPr>
      <w:rPr/>
    </w:lvl>
    <w:lvl w:ilvl="4">
      <w:start w:val="1"/>
      <w:numFmt w:val="lowerLetter"/>
      <w:lvlText w:val="%5."/>
      <w:lvlJc w:val="left"/>
      <w:pPr>
        <w:ind w:left="3598" w:hanging="360"/>
      </w:pPr>
      <w:rPr/>
    </w:lvl>
    <w:lvl w:ilvl="5">
      <w:start w:val="1"/>
      <w:numFmt w:val="lowerRoman"/>
      <w:lvlText w:val="%6."/>
      <w:lvlJc w:val="right"/>
      <w:pPr>
        <w:ind w:left="4318" w:hanging="180"/>
      </w:pPr>
      <w:rPr/>
    </w:lvl>
    <w:lvl w:ilvl="6">
      <w:start w:val="1"/>
      <w:numFmt w:val="decimal"/>
      <w:lvlText w:val="%7."/>
      <w:lvlJc w:val="left"/>
      <w:pPr>
        <w:ind w:left="5038" w:hanging="360"/>
      </w:pPr>
      <w:rPr/>
    </w:lvl>
    <w:lvl w:ilvl="7">
      <w:start w:val="1"/>
      <w:numFmt w:val="lowerLetter"/>
      <w:lvlText w:val="%8."/>
      <w:lvlJc w:val="left"/>
      <w:pPr>
        <w:ind w:left="5758" w:hanging="360"/>
      </w:pPr>
      <w:rPr/>
    </w:lvl>
    <w:lvl w:ilvl="8">
      <w:start w:val="1"/>
      <w:numFmt w:val="lowerRoman"/>
      <w:lvlText w:val="%9."/>
      <w:lvlJc w:val="right"/>
      <w:pPr>
        <w:ind w:left="6478" w:hanging="180"/>
      </w:pPr>
      <w:rPr/>
    </w:lvl>
  </w:abstractNum>
  <w:abstractNum w:abstractNumId="3">
    <w:lvl w:ilvl="0">
      <w:start w:val="1"/>
      <w:numFmt w:val="decimal"/>
      <w:lvlText w:val="[%1] "/>
      <w:lvlJc w:val="left"/>
      <w:pPr>
        <w:ind w:left="73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5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7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9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1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3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5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7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90" w:hanging="180"/>
      </w:pPr>
      <w:rPr>
        <w:vertAlign w:val="baseline"/>
      </w:rPr>
    </w:lvl>
  </w:abstractNum>
  <w:abstractNum w:abstractNumId="4">
    <w:lvl w:ilvl="0">
      <w:start w:val="1"/>
      <w:numFmt w:val="decimal"/>
      <w:lvlText w:val="[%1] 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>
    <w:lvl w:ilvl="0">
      <w:start w:val="1"/>
      <w:numFmt w:val="decimal"/>
      <w:lvlText w:val=""/>
      <w:lvlJc w:val="left"/>
      <w:pPr>
        <w:ind w:left="115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129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144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158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728" w:hanging="1007.9999999999999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87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201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216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2304" w:hanging="1584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l-PL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0" w:hanging="1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ind w:left="0" w:hanging="1"/>
    </w:pPr>
    <w:rPr>
      <w:b w:val="1"/>
    </w:rPr>
  </w:style>
  <w:style w:type="paragraph" w:styleId="Heading3">
    <w:name w:val="heading 3"/>
    <w:basedOn w:val="Normal"/>
    <w:next w:val="Normal"/>
    <w:pPr>
      <w:keepNext w:val="1"/>
      <w:ind w:left="0" w:hanging="1"/>
      <w:jc w:val="center"/>
    </w:pPr>
    <w:rPr>
      <w:b w:val="1"/>
    </w:rPr>
  </w:style>
  <w:style w:type="paragraph" w:styleId="Heading4">
    <w:name w:val="heading 4"/>
    <w:basedOn w:val="Normal"/>
    <w:next w:val="Normal"/>
    <w:pPr>
      <w:keepNext w:val="1"/>
      <w:ind w:left="0" w:hanging="1"/>
      <w:jc w:val="center"/>
    </w:pPr>
    <w:rPr>
      <w:b w:val="1"/>
      <w:sz w:val="22"/>
      <w:szCs w:val="22"/>
    </w:rPr>
  </w:style>
  <w:style w:type="paragraph" w:styleId="Heading5">
    <w:name w:val="heading 5"/>
    <w:basedOn w:val="Normal"/>
    <w:next w:val="Normal"/>
    <w:pPr>
      <w:keepNext w:val="1"/>
      <w:ind w:left="0" w:hanging="1"/>
    </w:pPr>
    <w:rPr>
      <w:b w:val="1"/>
      <w:sz w:val="18"/>
      <w:szCs w:val="18"/>
    </w:rPr>
  </w:style>
  <w:style w:type="paragraph" w:styleId="Heading6">
    <w:name w:val="heading 6"/>
    <w:basedOn w:val="Normal"/>
    <w:next w:val="Normal"/>
    <w:pPr>
      <w:keepNext w:val="1"/>
      <w:ind w:left="0" w:hanging="1"/>
      <w:jc w:val="center"/>
    </w:pPr>
    <w:rPr>
      <w:b w:val="1"/>
      <w:sz w:val="18"/>
      <w:szCs w:val="18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pPr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4"/>
      <w:szCs w:val="24"/>
      <w:lang w:eastAsia="ar-SA"/>
    </w:rPr>
  </w:style>
  <w:style w:type="paragraph" w:styleId="Nagwek1">
    <w:name w:val="heading 1"/>
    <w:basedOn w:val="Normalny"/>
    <w:next w:val="Normalny"/>
    <w:pPr>
      <w:keepNext w:val="1"/>
      <w:numPr>
        <w:numId w:val="1"/>
      </w:numPr>
      <w:ind w:left="-1" w:hanging="1"/>
    </w:pPr>
    <w:rPr>
      <w:b w:val="1"/>
      <w:bCs w:val="1"/>
      <w:sz w:val="28"/>
    </w:rPr>
  </w:style>
  <w:style w:type="paragraph" w:styleId="Nagwek2">
    <w:name w:val="heading 2"/>
    <w:basedOn w:val="Normalny"/>
    <w:next w:val="Normalny"/>
    <w:pPr>
      <w:keepNext w:val="1"/>
      <w:numPr>
        <w:ilvl w:val="1"/>
        <w:numId w:val="1"/>
      </w:numPr>
      <w:ind w:left="-1" w:hanging="1"/>
      <w:outlineLvl w:val="1"/>
    </w:pPr>
    <w:rPr>
      <w:b w:val="1"/>
      <w:bCs w:val="1"/>
    </w:rPr>
  </w:style>
  <w:style w:type="paragraph" w:styleId="Nagwek3">
    <w:name w:val="heading 3"/>
    <w:basedOn w:val="Normalny"/>
    <w:next w:val="Normalny"/>
    <w:pPr>
      <w:keepNext w:val="1"/>
      <w:numPr>
        <w:ilvl w:val="2"/>
        <w:numId w:val="1"/>
      </w:numPr>
      <w:ind w:left="-1" w:hanging="1"/>
      <w:jc w:val="center"/>
      <w:outlineLvl w:val="2"/>
    </w:pPr>
    <w:rPr>
      <w:b w:val="1"/>
      <w:bCs w:val="1"/>
    </w:rPr>
  </w:style>
  <w:style w:type="paragraph" w:styleId="Nagwek4">
    <w:name w:val="heading 4"/>
    <w:basedOn w:val="Normalny"/>
    <w:next w:val="Normalny"/>
    <w:pPr>
      <w:keepNext w:val="1"/>
      <w:numPr>
        <w:ilvl w:val="3"/>
        <w:numId w:val="1"/>
      </w:numPr>
      <w:ind w:left="-1" w:hanging="1"/>
      <w:jc w:val="center"/>
      <w:outlineLvl w:val="3"/>
    </w:pPr>
    <w:rPr>
      <w:b w:val="1"/>
      <w:bCs w:val="1"/>
      <w:sz w:val="22"/>
    </w:rPr>
  </w:style>
  <w:style w:type="paragraph" w:styleId="Nagwek5">
    <w:name w:val="heading 5"/>
    <w:basedOn w:val="Normalny"/>
    <w:next w:val="Normalny"/>
    <w:pPr>
      <w:keepNext w:val="1"/>
      <w:numPr>
        <w:ilvl w:val="4"/>
        <w:numId w:val="1"/>
      </w:numPr>
      <w:ind w:left="-1" w:hanging="1"/>
      <w:outlineLvl w:val="4"/>
    </w:pPr>
    <w:rPr>
      <w:b w:val="1"/>
      <w:bCs w:val="1"/>
      <w:sz w:val="18"/>
    </w:rPr>
  </w:style>
  <w:style w:type="paragraph" w:styleId="Nagwek6">
    <w:name w:val="heading 6"/>
    <w:basedOn w:val="Normalny"/>
    <w:next w:val="Normalny"/>
    <w:pPr>
      <w:keepNext w:val="1"/>
      <w:numPr>
        <w:ilvl w:val="5"/>
        <w:numId w:val="1"/>
      </w:numPr>
      <w:ind w:left="-1" w:hanging="1"/>
      <w:jc w:val="center"/>
      <w:outlineLvl w:val="5"/>
    </w:pPr>
    <w:rPr>
      <w:b w:val="1"/>
      <w:bCs w:val="1"/>
      <w:sz w:val="18"/>
    </w:rPr>
  </w:style>
  <w:style w:type="paragraph" w:styleId="Nagwek7">
    <w:name w:val="heading 7"/>
    <w:basedOn w:val="Normalny"/>
    <w:next w:val="Normalny"/>
    <w:pPr>
      <w:keepNext w:val="1"/>
      <w:numPr>
        <w:ilvl w:val="6"/>
        <w:numId w:val="1"/>
      </w:numPr>
      <w:spacing w:after="60" w:before="60"/>
      <w:ind w:left="-1" w:hanging="1"/>
      <w:outlineLvl w:val="6"/>
    </w:pPr>
    <w:rPr>
      <w:rFonts w:ascii="Arial" w:cs="Arial" w:hAnsi="Arial"/>
      <w:b w:val="1"/>
      <w:bCs w:val="1"/>
      <w:caps w:val="1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 w:val="1"/>
    <w:qFormat w:val="1"/>
    <w:rsid w:val="00C50CAF"/>
    <w:pPr>
      <w:keepNext w:val="1"/>
      <w:keepLines w:val="1"/>
      <w:spacing w:before="40"/>
      <w:outlineLvl w:val="7"/>
    </w:pPr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Domylnaczcionkaakapitu2" w:customStyle="1">
    <w:name w:val="Domyślna czcionka akapitu2"/>
    <w:rPr>
      <w:w w:val="100"/>
      <w:position w:val="-1"/>
      <w:effect w:val="none"/>
      <w:vertAlign w:val="baseline"/>
      <w:cs w:val="0"/>
      <w:em w:val="none"/>
    </w:rPr>
  </w:style>
  <w:style w:type="character" w:styleId="WW8Num3z1" w:customStyle="1">
    <w:name w:val="WW8Num3z1"/>
    <w:rPr>
      <w:rFonts w:ascii="Times New Roman" w:cs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character" w:styleId="Domylnaczcionkaakapitu1" w:customStyle="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1"/>
    <w:rPr>
      <w:w w:val="100"/>
      <w:position w:val="-1"/>
      <w:effect w:val="none"/>
      <w:vertAlign w:val="baseline"/>
      <w:cs w:val="0"/>
      <w:em w:val="none"/>
    </w:rPr>
  </w:style>
  <w:style w:type="character" w:styleId="UyteHipercze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20" w:customStyle="1">
    <w:name w:val="Nagłówek2"/>
    <w:basedOn w:val="Normalny"/>
    <w:next w:val="Tekstpodstawowy"/>
    <w:pPr>
      <w:keepNext w:val="1"/>
      <w:spacing w:after="120" w:before="240"/>
    </w:pPr>
    <w:rPr>
      <w:rFonts w:ascii="Arial" w:cs="Tahoma" w:eastAsia="Lucida Sans Unicode" w:hAnsi="Arial"/>
      <w:sz w:val="28"/>
      <w:szCs w:val="28"/>
    </w:rPr>
  </w:style>
  <w:style w:type="paragraph" w:styleId="Tekstpodstawowy">
    <w:name w:val="Body Text"/>
    <w:basedOn w:val="Normalny"/>
    <w:pPr>
      <w:jc w:val="center"/>
    </w:pPr>
  </w:style>
  <w:style w:type="paragraph" w:styleId="Lista">
    <w:name w:val="List"/>
    <w:basedOn w:val="Tekstpodstawowy"/>
  </w:style>
  <w:style w:type="paragraph" w:styleId="Podpis2" w:customStyle="1">
    <w:name w:val="Podpis2"/>
    <w:basedOn w:val="Normalny"/>
    <w:pPr>
      <w:suppressLineNumbers w:val="1"/>
      <w:spacing w:after="120" w:before="120"/>
    </w:pPr>
    <w:rPr>
      <w:i w:val="1"/>
      <w:iCs w:val="1"/>
    </w:rPr>
  </w:style>
  <w:style w:type="paragraph" w:styleId="Indeks" w:customStyle="1">
    <w:name w:val="Indeks"/>
    <w:basedOn w:val="Normalny"/>
    <w:pPr>
      <w:suppressLineNumbers w:val="1"/>
    </w:pPr>
  </w:style>
  <w:style w:type="paragraph" w:styleId="Nagwek10" w:customStyle="1">
    <w:name w:val="Nagłówek1"/>
    <w:basedOn w:val="Normalny"/>
    <w:next w:val="Tekstpodstawowy"/>
    <w:pPr>
      <w:keepNext w:val="1"/>
      <w:spacing w:after="120" w:before="240"/>
    </w:pPr>
    <w:rPr>
      <w:rFonts w:ascii="Arial" w:cs="Mangal" w:eastAsia="SimSun" w:hAnsi="Arial"/>
      <w:sz w:val="28"/>
      <w:szCs w:val="28"/>
    </w:rPr>
  </w:style>
  <w:style w:type="paragraph" w:styleId="Podpis1" w:customStyle="1">
    <w:name w:val="Podpis1"/>
    <w:basedOn w:val="Normalny"/>
    <w:pPr>
      <w:suppressLineNumbers w:val="1"/>
      <w:spacing w:after="120" w:before="120"/>
    </w:pPr>
    <w:rPr>
      <w:i w:val="1"/>
      <w:iCs w:val="1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21" w:customStyle="1">
    <w:name w:val="Tekst podstawowy 21"/>
    <w:basedOn w:val="Normalny"/>
    <w:rPr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Zawartotabeli" w:customStyle="1">
    <w:name w:val="Zawartość tabeli"/>
    <w:basedOn w:val="Normalny"/>
    <w:pPr>
      <w:suppressLineNumbers w:val="1"/>
    </w:pPr>
  </w:style>
  <w:style w:type="paragraph" w:styleId="Nagwektabeli" w:customStyle="1">
    <w:name w:val="Nagłówek tabeli"/>
    <w:basedOn w:val="Zawartotabeli"/>
    <w:pPr>
      <w:jc w:val="center"/>
    </w:pPr>
    <w:rPr>
      <w:b w:val="1"/>
      <w:bCs w:val="1"/>
    </w:rPr>
  </w:style>
  <w:style w:type="paragraph" w:styleId="Zawartoramki" w:customStyle="1">
    <w:name w:val="Zawartość ramki"/>
    <w:basedOn w:val="Tekstpodstawowy"/>
  </w:style>
  <w:style w:type="table" w:styleId="Tabela-Siatka">
    <w:name w:val="Table Grid"/>
    <w:basedOn w:val="Standardowy"/>
    <w:pPr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kapitzlist">
    <w:name w:val="List Paragraph"/>
    <w:basedOn w:val="Normalny"/>
    <w:pPr>
      <w:suppressAutoHyphens w:val="1"/>
      <w:ind w:left="720"/>
    </w:pPr>
    <w:rPr>
      <w:lang w:eastAsia="pl-PL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styleId="TekstkomentarzaZnak" w:customStyle="1">
    <w:name w:val="Tekst komentarza Znak"/>
    <w:rPr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Tematkomentarza">
    <w:name w:val="annotation subject"/>
    <w:basedOn w:val="Tekstkomentarza"/>
    <w:next w:val="Tekstkomentarza"/>
    <w:rPr>
      <w:b w:val="1"/>
      <w:bCs w:val="1"/>
    </w:rPr>
  </w:style>
  <w:style w:type="character" w:styleId="TematkomentarzaZnak" w:customStyle="1">
    <w:name w:val="Temat komentarza Znak"/>
    <w:rPr>
      <w:b w:val="1"/>
      <w:bCs w:val="1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Tekstdymka">
    <w:name w:val="Balloon Text"/>
    <w:basedOn w:val="Normalny"/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ar-SA"/>
    </w:rPr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"/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Bezodstpw">
    <w:name w:val="No Spacing"/>
    <w:uiPriority w:val="1"/>
    <w:qFormat w:val="1"/>
    <w:rsid w:val="00C50CAF"/>
    <w:pPr>
      <w:ind w:left="-1" w:leftChars="-1" w:hanging="1" w:hangingChars="1"/>
      <w:textDirection w:val="btLr"/>
      <w:textAlignment w:val="top"/>
      <w:outlineLvl w:val="0"/>
    </w:pPr>
    <w:rPr>
      <w:position w:val="-1"/>
      <w:sz w:val="24"/>
      <w:szCs w:val="24"/>
      <w:lang w:eastAsia="ar-SA"/>
    </w:rPr>
  </w:style>
  <w:style w:type="character" w:styleId="Nagwek8Znak" w:customStyle="1">
    <w:name w:val="Nagłówek 8 Znak"/>
    <w:basedOn w:val="Domylnaczcionkaakapitu"/>
    <w:link w:val="Nagwek8"/>
    <w:uiPriority w:val="9"/>
    <w:rsid w:val="00C50CAF"/>
    <w:rPr>
      <w:rFonts w:asciiTheme="majorHAnsi" w:cstheme="majorBidi" w:eastAsiaTheme="majorEastAsia" w:hAnsiTheme="majorHAnsi"/>
      <w:color w:val="272727" w:themeColor="text1" w:themeTint="0000D8"/>
      <w:position w:val="-1"/>
      <w:sz w:val="21"/>
      <w:szCs w:val="21"/>
      <w:lang w:eastAsia="ar-SA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12" Type="http://schemas.openxmlformats.org/officeDocument/2006/relationships/customXml" Target="../customXML/item3.xml"/><Relationship Id="rId2" Type="http://schemas.openxmlformats.org/officeDocument/2006/relationships/comments" Target="comments.xml"/><Relationship Id="rId1" Type="http://schemas.openxmlformats.org/officeDocument/2006/relationships/theme" Target="theme/theme1.xml"/><Relationship Id="rId6" Type="http://schemas.openxmlformats.org/officeDocument/2006/relationships/styles" Target="styles.xml"/><Relationship Id="rId11" Type="http://schemas.openxmlformats.org/officeDocument/2006/relationships/customXml" Target="../customXML/item2.xml"/><Relationship Id="rId5" Type="http://schemas.openxmlformats.org/officeDocument/2006/relationships/numbering" Target="numbering.xml"/><Relationship Id="rId10" Type="http://schemas.openxmlformats.org/officeDocument/2006/relationships/footer" Target="footer1.xml"/><Relationship Id="rId4" Type="http://schemas.openxmlformats.org/officeDocument/2006/relationships/fontTable" Target="fontTable.xml"/><Relationship Id="rId9" Type="http://schemas.openxmlformats.org/officeDocument/2006/relationships/hyperlink" Target="mailto:halina.kwasnicka@pwr.edu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JMhyTJTX8hQlBFNPL9+xbY8yRg==">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061755D9DE4A47B017FC22C0AFB557" ma:contentTypeVersion="13" ma:contentTypeDescription="Utwórz nowy dokument." ma:contentTypeScope="" ma:versionID="c5454585a08f630cd33cb86f9c331123">
  <xsd:schema xmlns:xsd="http://www.w3.org/2001/XMLSchema" xmlns:xs="http://www.w3.org/2001/XMLSchema" xmlns:p="http://schemas.microsoft.com/office/2006/metadata/properties" xmlns:ns2="878d8442-7860-4f3e-9214-177f4a6b4e76" xmlns:ns3="82f039fa-5f24-4100-9da9-968b683b57f9" targetNamespace="http://schemas.microsoft.com/office/2006/metadata/properties" ma:root="true" ma:fieldsID="035bf0916ca95592c097fd8afef24369" ns2:_="" ns3:_="">
    <xsd:import namespace="878d8442-7860-4f3e-9214-177f4a6b4e76"/>
    <xsd:import namespace="82f039fa-5f24-4100-9da9-968b683b57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8d8442-7860-4f3e-9214-177f4a6b4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814c5ef4-d6d6-47fe-a777-f6ac7154fd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f039fa-5f24-4100-9da9-968b683b57f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b799389-5c51-4403-bf96-60326586e9b0}" ma:internalName="TaxCatchAll" ma:showField="CatchAllData" ma:web="82f039fa-5f24-4100-9da9-968b683b57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8d8442-7860-4f3e-9214-177f4a6b4e76">
      <Terms xmlns="http://schemas.microsoft.com/office/infopath/2007/PartnerControls"/>
    </lcf76f155ced4ddcb4097134ff3c332f>
    <TaxCatchAll xmlns="82f039fa-5f24-4100-9da9-968b683b57f9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C7748D30-DBA5-44A9-9C54-BB93E56E8C3D}"/>
</file>

<file path=customXML/itemProps3.xml><?xml version="1.0" encoding="utf-8"?>
<ds:datastoreItem xmlns:ds="http://schemas.openxmlformats.org/officeDocument/2006/customXml" ds:itemID="{BA1970FD-73E6-4C9A-AFB3-79EB10BB9ABD}"/>
</file>

<file path=customXML/itemProps4.xml><?xml version="1.0" encoding="utf-8"?>
<ds:datastoreItem xmlns:ds="http://schemas.openxmlformats.org/officeDocument/2006/customXml" ds:itemID="{AA1847E8-87AB-4161-88D3-DECFB4BAE685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Helman</dc:creator>
  <dcterms:created xsi:type="dcterms:W3CDTF">2020-06-01T21:48:00Z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0x010100C6061755D9DE4A47B017FC22C0AFB557</vt:lpwstr>
  </property>
  <property fmtid="{D5CDD505-2E9C-101B-9397-08002B2CF9AE}" pid="3" name="Order">
    <vt:r8>891600</vt:r8>
  </property>
  <property fmtid="{D5CDD505-2E9C-101B-9397-08002B2CF9AE}" pid="4" name="MediaServiceImageTags">
    <vt:lpwstr/>
  </property>
</Properties>
</file>